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3BB0A" w14:textId="0E0BAE72" w:rsidR="00166C71" w:rsidRDefault="4CA93A0C" w:rsidP="0A04A321">
      <w:pPr>
        <w:spacing w:after="0"/>
      </w:pPr>
      <w:r w:rsidRPr="0A04A321">
        <w:rPr>
          <w:rFonts w:ascii="Helvetica Neue" w:eastAsia="Helvetica Neue" w:hAnsi="Helvetica Neue" w:cs="Helvetica Neue"/>
          <w:b/>
          <w:bCs/>
          <w:sz w:val="19"/>
          <w:szCs w:val="19"/>
        </w:rPr>
        <w:t>FOR IMMEDIATE RELEASE</w:t>
      </w:r>
    </w:p>
    <w:p w14:paraId="50A9FD64" w14:textId="01F16F57" w:rsidR="00166C71" w:rsidRDefault="00166C71" w:rsidP="0A04A321">
      <w:pPr>
        <w:spacing w:after="0"/>
      </w:pPr>
    </w:p>
    <w:p w14:paraId="686D5C66" w14:textId="5609ED42" w:rsidR="00166C71" w:rsidRDefault="4CA93A0C" w:rsidP="0A04A321">
      <w:pPr>
        <w:spacing w:after="0"/>
      </w:pPr>
      <w:r w:rsidRPr="0A04A321">
        <w:rPr>
          <w:rFonts w:ascii="Helvetica Neue" w:eastAsia="Helvetica Neue" w:hAnsi="Helvetica Neue" w:cs="Helvetica Neue"/>
          <w:b/>
          <w:bCs/>
          <w:sz w:val="19"/>
          <w:szCs w:val="19"/>
        </w:rPr>
        <w:t xml:space="preserve">UPONOR AND WIPP FORGE A DYNAMIC ALLIANCE: </w:t>
      </w:r>
    </w:p>
    <w:p w14:paraId="53A740B3" w14:textId="3F2B0207" w:rsidR="00166C71" w:rsidRDefault="4CA93A0C" w:rsidP="0A04A321">
      <w:pPr>
        <w:spacing w:after="0"/>
      </w:pPr>
      <w:r w:rsidRPr="0A04A321">
        <w:rPr>
          <w:rFonts w:ascii="Helvetica Neue" w:eastAsia="Helvetica Neue" w:hAnsi="Helvetica Neue" w:cs="Helvetica Neue"/>
          <w:b/>
          <w:bCs/>
          <w:sz w:val="19"/>
          <w:szCs w:val="19"/>
        </w:rPr>
        <w:t>Advancing Women's Empowerment in the Plumbing and Piping Industries</w:t>
      </w:r>
    </w:p>
    <w:p w14:paraId="0BDA6A75" w14:textId="1F54663B" w:rsidR="00166C71" w:rsidRDefault="00166C71" w:rsidP="0A04A321">
      <w:pPr>
        <w:spacing w:after="0"/>
      </w:pPr>
    </w:p>
    <w:p w14:paraId="6D5AE5F3" w14:textId="6E5F3540" w:rsidR="00166C71" w:rsidRDefault="5C215D94" w:rsidP="76BD2D2B">
      <w:pPr>
        <w:spacing w:after="0"/>
        <w:rPr>
          <w:rFonts w:ascii="Helvetica Neue" w:eastAsia="Helvetica Neue" w:hAnsi="Helvetica Neue" w:cs="Helvetica Neue"/>
          <w:sz w:val="19"/>
          <w:szCs w:val="19"/>
        </w:rPr>
      </w:pPr>
      <w:r w:rsidRPr="76BD2D2B">
        <w:rPr>
          <w:rFonts w:ascii="Helvetica Neue" w:eastAsia="Helvetica Neue" w:hAnsi="Helvetica Neue" w:cs="Helvetica Neue"/>
          <w:b/>
          <w:bCs/>
          <w:sz w:val="19"/>
          <w:szCs w:val="19"/>
        </w:rPr>
        <w:t xml:space="preserve">AURORA, CO – </w:t>
      </w:r>
      <w:r w:rsidR="6213DFE7" w:rsidRPr="76BD2D2B">
        <w:rPr>
          <w:rFonts w:ascii="Helvetica Neue" w:eastAsia="Helvetica Neue" w:hAnsi="Helvetica Neue" w:cs="Helvetica Neue"/>
          <w:b/>
          <w:bCs/>
          <w:sz w:val="19"/>
          <w:szCs w:val="19"/>
        </w:rPr>
        <w:t xml:space="preserve">February </w:t>
      </w:r>
      <w:r w:rsidR="4D22152E" w:rsidRPr="76BD2D2B">
        <w:rPr>
          <w:rFonts w:ascii="Helvetica Neue" w:eastAsia="Helvetica Neue" w:hAnsi="Helvetica Neue" w:cs="Helvetica Neue"/>
          <w:b/>
          <w:bCs/>
          <w:sz w:val="19"/>
          <w:szCs w:val="19"/>
        </w:rPr>
        <w:t>2</w:t>
      </w:r>
      <w:r w:rsidR="005C0989">
        <w:rPr>
          <w:rFonts w:ascii="Helvetica Neue" w:eastAsia="Helvetica Neue" w:hAnsi="Helvetica Neue" w:cs="Helvetica Neue"/>
          <w:b/>
          <w:bCs/>
          <w:sz w:val="19"/>
          <w:szCs w:val="19"/>
        </w:rPr>
        <w:t>2,</w:t>
      </w:r>
      <w:r w:rsidR="559C1F57" w:rsidRPr="76BD2D2B">
        <w:rPr>
          <w:rFonts w:ascii="Helvetica Neue" w:eastAsia="Helvetica Neue" w:hAnsi="Helvetica Neue" w:cs="Helvetica Neue"/>
          <w:b/>
          <w:bCs/>
          <w:sz w:val="19"/>
          <w:szCs w:val="19"/>
        </w:rPr>
        <w:t xml:space="preserve"> 202</w:t>
      </w:r>
      <w:r w:rsidR="0B073AD0" w:rsidRPr="76BD2D2B">
        <w:rPr>
          <w:rFonts w:ascii="Helvetica Neue" w:eastAsia="Helvetica Neue" w:hAnsi="Helvetica Neue" w:cs="Helvetica Neue"/>
          <w:b/>
          <w:bCs/>
          <w:sz w:val="19"/>
          <w:szCs w:val="19"/>
        </w:rPr>
        <w:t>4</w:t>
      </w:r>
      <w:r w:rsidRPr="76BD2D2B">
        <w:rPr>
          <w:rFonts w:ascii="Helvetica Neue" w:eastAsia="Helvetica Neue" w:hAnsi="Helvetica Neue" w:cs="Helvetica Neue"/>
          <w:b/>
          <w:bCs/>
          <w:sz w:val="19"/>
          <w:szCs w:val="19"/>
        </w:rPr>
        <w:t xml:space="preserve"> –</w:t>
      </w:r>
      <w:r w:rsidRPr="76BD2D2B">
        <w:rPr>
          <w:rFonts w:ascii="Helvetica Neue" w:eastAsia="Helvetica Neue" w:hAnsi="Helvetica Neue" w:cs="Helvetica Neue"/>
          <w:sz w:val="19"/>
          <w:szCs w:val="19"/>
        </w:rPr>
        <w:t xml:space="preserve"> Women in Plumbing &amp; Piping (</w:t>
      </w:r>
      <w:proofErr w:type="spellStart"/>
      <w:r w:rsidRPr="76BD2D2B">
        <w:rPr>
          <w:rFonts w:ascii="Helvetica Neue" w:eastAsia="Helvetica Neue" w:hAnsi="Helvetica Neue" w:cs="Helvetica Neue"/>
          <w:sz w:val="19"/>
          <w:szCs w:val="19"/>
        </w:rPr>
        <w:t>WiPP</w:t>
      </w:r>
      <w:proofErr w:type="spellEnd"/>
      <w:r w:rsidRPr="76BD2D2B">
        <w:rPr>
          <w:rFonts w:ascii="Helvetica Neue" w:eastAsia="Helvetica Neue" w:hAnsi="Helvetica Neue" w:cs="Helvetica Neue"/>
          <w:sz w:val="19"/>
          <w:szCs w:val="19"/>
        </w:rPr>
        <w:t xml:space="preserve">) proudly announces Uponor as its latest sponsor, forging a powerful partnership to advance the cause of empowering women within the plumbing and piping industries. Uponor, a distinguished global leader in cutting-edge plumbing and heating solutions, joins </w:t>
      </w:r>
      <w:proofErr w:type="spellStart"/>
      <w:r w:rsidRPr="76BD2D2B">
        <w:rPr>
          <w:rFonts w:ascii="Helvetica Neue" w:eastAsia="Helvetica Neue" w:hAnsi="Helvetica Neue" w:cs="Helvetica Neue"/>
          <w:sz w:val="19"/>
          <w:szCs w:val="19"/>
        </w:rPr>
        <w:t>WiPP</w:t>
      </w:r>
      <w:proofErr w:type="spellEnd"/>
      <w:r w:rsidRPr="76BD2D2B">
        <w:rPr>
          <w:rFonts w:ascii="Helvetica Neue" w:eastAsia="Helvetica Neue" w:hAnsi="Helvetica Neue" w:cs="Helvetica Neue"/>
          <w:sz w:val="19"/>
          <w:szCs w:val="19"/>
        </w:rPr>
        <w:t xml:space="preserve"> in its unwavering commitment to cultivating an inclusive community that propels the personal and professional growth of women in these pivotal trades.</w:t>
      </w:r>
    </w:p>
    <w:p w14:paraId="1F6312FE" w14:textId="5E0C0148" w:rsidR="00166C71" w:rsidRDefault="00166C71" w:rsidP="0A04A321">
      <w:pPr>
        <w:spacing w:after="0"/>
      </w:pPr>
    </w:p>
    <w:p w14:paraId="5B2A3448" w14:textId="4AAC2BE3" w:rsidR="00166C71" w:rsidRDefault="4CA93A0C" w:rsidP="0A04A321">
      <w:pPr>
        <w:spacing w:after="0"/>
      </w:pPr>
      <w:r w:rsidRPr="0A04A321">
        <w:rPr>
          <w:rFonts w:ascii="Helvetica Neue" w:eastAsia="Helvetica Neue" w:hAnsi="Helvetica Neue" w:cs="Helvetica Neue"/>
          <w:sz w:val="19"/>
          <w:szCs w:val="19"/>
        </w:rPr>
        <w:t xml:space="preserve">Uponor's endorsement echoes its dedication to innovation and excellence, aligning effortlessly with </w:t>
      </w:r>
      <w:proofErr w:type="spellStart"/>
      <w:r w:rsidRPr="0A04A321">
        <w:rPr>
          <w:rFonts w:ascii="Helvetica Neue" w:eastAsia="Helvetica Neue" w:hAnsi="Helvetica Neue" w:cs="Helvetica Neue"/>
          <w:sz w:val="19"/>
          <w:szCs w:val="19"/>
        </w:rPr>
        <w:t>WiPP's</w:t>
      </w:r>
      <w:proofErr w:type="spellEnd"/>
      <w:r w:rsidRPr="0A04A321">
        <w:rPr>
          <w:rFonts w:ascii="Helvetica Neue" w:eastAsia="Helvetica Neue" w:hAnsi="Helvetica Neue" w:cs="Helvetica Neue"/>
          <w:sz w:val="19"/>
          <w:szCs w:val="19"/>
        </w:rPr>
        <w:t xml:space="preserve"> core principles of mentorship, education, networking, and recognition. This collaboration signifies Uponor's proactive stance in driving positive change and fostering gender equality within the plumbing and piping sectors.</w:t>
      </w:r>
    </w:p>
    <w:p w14:paraId="0AC320EA" w14:textId="4AACD2BC" w:rsidR="00166C71" w:rsidRDefault="00166C71" w:rsidP="559C1F57">
      <w:pPr>
        <w:spacing w:after="0"/>
        <w:rPr>
          <w:rFonts w:ascii="Helvetica Neue" w:eastAsia="Helvetica Neue" w:hAnsi="Helvetica Neue" w:cs="Helvetica Neue"/>
          <w:sz w:val="19"/>
          <w:szCs w:val="19"/>
        </w:rPr>
      </w:pPr>
    </w:p>
    <w:p w14:paraId="50D43483" w14:textId="67D438EC" w:rsidR="00166C71" w:rsidRDefault="53D8AF85" w:rsidP="559C1F57">
      <w:pPr>
        <w:spacing w:after="0"/>
        <w:rPr>
          <w:rFonts w:ascii="Helvetica Neue" w:eastAsia="Helvetica Neue" w:hAnsi="Helvetica Neue" w:cs="Helvetica Neue"/>
          <w:i/>
          <w:iCs/>
          <w:sz w:val="19"/>
          <w:szCs w:val="19"/>
        </w:rPr>
      </w:pPr>
      <w:r w:rsidRPr="559C1F57">
        <w:rPr>
          <w:rFonts w:ascii="Helvetica Neue" w:eastAsia="Helvetica Neue" w:hAnsi="Helvetica Neue" w:cs="Helvetica Neue"/>
          <w:i/>
          <w:iCs/>
          <w:sz w:val="19"/>
          <w:szCs w:val="19"/>
        </w:rPr>
        <w:t xml:space="preserve">“Uponor continues to partner with organizations who are leveling up and creating opportunities for women to be included, empowered, and supported in the construction trades,” said Anna </w:t>
      </w:r>
      <w:proofErr w:type="spellStart"/>
      <w:r w:rsidRPr="559C1F57">
        <w:rPr>
          <w:rFonts w:ascii="Helvetica Neue" w:eastAsia="Helvetica Neue" w:hAnsi="Helvetica Neue" w:cs="Helvetica Neue"/>
          <w:i/>
          <w:iCs/>
          <w:sz w:val="19"/>
          <w:szCs w:val="19"/>
        </w:rPr>
        <w:t>Picchetti</w:t>
      </w:r>
      <w:proofErr w:type="spellEnd"/>
      <w:r w:rsidRPr="559C1F57">
        <w:rPr>
          <w:rFonts w:ascii="Helvetica Neue" w:eastAsia="Helvetica Neue" w:hAnsi="Helvetica Neue" w:cs="Helvetica Neue"/>
          <w:i/>
          <w:iCs/>
          <w:sz w:val="19"/>
          <w:szCs w:val="19"/>
        </w:rPr>
        <w:t xml:space="preserve">, vice president of Marketing at Uponor North America. “We are proud to join </w:t>
      </w:r>
      <w:proofErr w:type="spellStart"/>
      <w:r w:rsidRPr="559C1F57">
        <w:rPr>
          <w:rFonts w:ascii="Helvetica Neue" w:eastAsia="Helvetica Neue" w:hAnsi="Helvetica Neue" w:cs="Helvetica Neue"/>
          <w:i/>
          <w:iCs/>
          <w:sz w:val="19"/>
          <w:szCs w:val="19"/>
        </w:rPr>
        <w:t>WiPP</w:t>
      </w:r>
      <w:proofErr w:type="spellEnd"/>
      <w:r w:rsidRPr="559C1F57">
        <w:rPr>
          <w:rFonts w:ascii="Helvetica Neue" w:eastAsia="Helvetica Neue" w:hAnsi="Helvetica Neue" w:cs="Helvetica Neue"/>
          <w:i/>
          <w:iCs/>
          <w:sz w:val="19"/>
          <w:szCs w:val="19"/>
        </w:rPr>
        <w:t xml:space="preserve"> as a founding sponsor and help foster growth and leadership opportunities for women in the plumbing and piping profession.”</w:t>
      </w:r>
    </w:p>
    <w:p w14:paraId="13C95BDA" w14:textId="77777777" w:rsidR="00FF7C9A" w:rsidRDefault="00FF7C9A" w:rsidP="559C1F57">
      <w:pPr>
        <w:spacing w:after="0"/>
        <w:rPr>
          <w:rFonts w:ascii="Helvetica Neue" w:eastAsia="Helvetica Neue" w:hAnsi="Helvetica Neue" w:cs="Helvetica Neue"/>
          <w:i/>
          <w:iCs/>
          <w:sz w:val="19"/>
          <w:szCs w:val="19"/>
        </w:rPr>
      </w:pPr>
    </w:p>
    <w:p w14:paraId="1ED6939C" w14:textId="3160A585" w:rsidR="00166C71" w:rsidRDefault="4CA93A0C" w:rsidP="0A04A321">
      <w:pPr>
        <w:spacing w:after="0"/>
      </w:pPr>
      <w:proofErr w:type="spellStart"/>
      <w:r w:rsidRPr="0A04A321">
        <w:rPr>
          <w:rFonts w:ascii="Helvetica Neue" w:eastAsia="Helvetica Neue" w:hAnsi="Helvetica Neue" w:cs="Helvetica Neue"/>
          <w:sz w:val="19"/>
          <w:szCs w:val="19"/>
        </w:rPr>
        <w:t>WiPP</w:t>
      </w:r>
      <w:proofErr w:type="spellEnd"/>
      <w:r w:rsidRPr="0A04A321">
        <w:rPr>
          <w:rFonts w:ascii="Helvetica Neue" w:eastAsia="Helvetica Neue" w:hAnsi="Helvetica Neue" w:cs="Helvetica Neue"/>
          <w:sz w:val="19"/>
          <w:szCs w:val="19"/>
        </w:rPr>
        <w:t xml:space="preserve"> extends a warm welcome to Uponor, recognizing the company's influential role in shaping the trajectory of plumbing and heating solutions on a global scale. As part of </w:t>
      </w:r>
      <w:proofErr w:type="spellStart"/>
      <w:r w:rsidRPr="0A04A321">
        <w:rPr>
          <w:rFonts w:ascii="Helvetica Neue" w:eastAsia="Helvetica Neue" w:hAnsi="Helvetica Neue" w:cs="Helvetica Neue"/>
          <w:sz w:val="19"/>
          <w:szCs w:val="19"/>
        </w:rPr>
        <w:t>WiPP's</w:t>
      </w:r>
      <w:proofErr w:type="spellEnd"/>
      <w:r w:rsidRPr="0A04A321">
        <w:rPr>
          <w:rFonts w:ascii="Helvetica Neue" w:eastAsia="Helvetica Neue" w:hAnsi="Helvetica Neue" w:cs="Helvetica Neue"/>
          <w:sz w:val="19"/>
          <w:szCs w:val="19"/>
        </w:rPr>
        <w:t xml:space="preserve"> exclusive founding sponsorship opportunities, Uponor joins a select group of organizations at the forefront of championing the cause of women in traditionally male-dominated industries.</w:t>
      </w:r>
    </w:p>
    <w:p w14:paraId="66CC9654" w14:textId="735510FE" w:rsidR="00166C71" w:rsidRDefault="00166C71" w:rsidP="0A04A321">
      <w:pPr>
        <w:spacing w:after="0"/>
      </w:pPr>
    </w:p>
    <w:p w14:paraId="4DD1034F" w14:textId="0839B716" w:rsidR="00166C71" w:rsidRDefault="53D8AF85" w:rsidP="0A04A321">
      <w:pPr>
        <w:spacing w:after="0"/>
      </w:pPr>
      <w:r w:rsidRPr="559C1F57">
        <w:rPr>
          <w:rFonts w:ascii="Helvetica Neue" w:eastAsia="Helvetica Neue" w:hAnsi="Helvetica Neue" w:cs="Helvetica Neue"/>
          <w:sz w:val="19"/>
          <w:szCs w:val="19"/>
        </w:rPr>
        <w:t>“We are excited to welcome Uponor as a founding sponsor. This partnership exemplifies our shared dedication to innovation, excellence, and fostering inclusivity. Together, we are not just endorsing change; we are actively shaping the narrative and future of our industries, championing the cause of women in traditionally male-dominated fields," said Kim Gill, Executive Director, Women in Plumbing &amp; Piping</w:t>
      </w:r>
    </w:p>
    <w:p w14:paraId="39187EA9" w14:textId="20929ABD" w:rsidR="00166C71" w:rsidRDefault="00166C71" w:rsidP="0A04A321">
      <w:pPr>
        <w:spacing w:after="0"/>
      </w:pPr>
    </w:p>
    <w:p w14:paraId="333C1EBE" w14:textId="4B7C4DCD" w:rsidR="00166C71" w:rsidRDefault="4CA93A0C" w:rsidP="0A04A321">
      <w:pPr>
        <w:spacing w:after="0"/>
      </w:pPr>
      <w:proofErr w:type="spellStart"/>
      <w:r w:rsidRPr="0A04A321">
        <w:rPr>
          <w:rFonts w:ascii="Helvetica Neue" w:eastAsia="Helvetica Neue" w:hAnsi="Helvetica Neue" w:cs="Helvetica Neue"/>
          <w:sz w:val="19"/>
          <w:szCs w:val="19"/>
        </w:rPr>
        <w:t>WiPP</w:t>
      </w:r>
      <w:proofErr w:type="spellEnd"/>
      <w:r w:rsidRPr="0A04A321">
        <w:rPr>
          <w:rFonts w:ascii="Helvetica Neue" w:eastAsia="Helvetica Neue" w:hAnsi="Helvetica Neue" w:cs="Helvetica Neue"/>
          <w:sz w:val="19"/>
          <w:szCs w:val="19"/>
        </w:rPr>
        <w:t xml:space="preserve"> actively seeks visionary partnerships, providing organizations with a distinctive opportunity to shape the narrative and future of the plumbing and piping industries.</w:t>
      </w:r>
    </w:p>
    <w:p w14:paraId="5486F7E4" w14:textId="2F685A89" w:rsidR="00166C71" w:rsidRDefault="00166C71" w:rsidP="0A04A321">
      <w:pPr>
        <w:spacing w:after="0"/>
      </w:pPr>
    </w:p>
    <w:p w14:paraId="0ED967D0" w14:textId="6AB663D5" w:rsidR="00166C71" w:rsidRDefault="310991F6" w:rsidP="559C1F57">
      <w:pPr>
        <w:spacing w:after="0"/>
        <w:rPr>
          <w:rFonts w:ascii="Helvetica Neue" w:eastAsia="Helvetica Neue" w:hAnsi="Helvetica Neue" w:cs="Helvetica Neue"/>
          <w:sz w:val="19"/>
          <w:szCs w:val="19"/>
        </w:rPr>
      </w:pPr>
      <w:r w:rsidRPr="559C1F57">
        <w:rPr>
          <w:rFonts w:ascii="Helvetica Neue" w:eastAsia="Helvetica Neue" w:hAnsi="Helvetica Neue" w:cs="Helvetica Neue"/>
          <w:sz w:val="19"/>
          <w:szCs w:val="19"/>
        </w:rPr>
        <w:t xml:space="preserve">For more details about founding sponsorship and other exclusive partnership opportunities, please visit: </w:t>
      </w:r>
      <w:hyperlink r:id="rId8">
        <w:proofErr w:type="spellStart"/>
        <w:r w:rsidRPr="559C1F57">
          <w:rPr>
            <w:rStyle w:val="Hyperlink"/>
            <w:rFonts w:ascii="Helvetica Neue" w:eastAsia="Helvetica Neue" w:hAnsi="Helvetica Neue" w:cs="Helvetica Neue"/>
            <w:sz w:val="19"/>
            <w:szCs w:val="19"/>
          </w:rPr>
          <w:t>WiPP</w:t>
        </w:r>
        <w:proofErr w:type="spellEnd"/>
        <w:r w:rsidRPr="559C1F57">
          <w:rPr>
            <w:rStyle w:val="Hyperlink"/>
            <w:rFonts w:ascii="Helvetica Neue" w:eastAsia="Helvetica Neue" w:hAnsi="Helvetica Neue" w:cs="Helvetica Neue"/>
            <w:sz w:val="19"/>
            <w:szCs w:val="19"/>
          </w:rPr>
          <w:t xml:space="preserve"> Sponsorship Opportunities</w:t>
        </w:r>
      </w:hyperlink>
      <w:r w:rsidRPr="559C1F57">
        <w:rPr>
          <w:rFonts w:ascii="Helvetica Neue" w:eastAsia="Helvetica Neue" w:hAnsi="Helvetica Neue" w:cs="Helvetica Neue"/>
          <w:sz w:val="19"/>
          <w:szCs w:val="19"/>
        </w:rPr>
        <w:t>.</w:t>
      </w:r>
    </w:p>
    <w:p w14:paraId="0204A88C" w14:textId="3998B765" w:rsidR="00166C71" w:rsidRDefault="00166C71" w:rsidP="0A04A321">
      <w:pPr>
        <w:spacing w:after="0"/>
      </w:pPr>
    </w:p>
    <w:p w14:paraId="437487F6" w14:textId="3F8FB325" w:rsidR="00166C71" w:rsidRDefault="53D8AF85" w:rsidP="0A04A321">
      <w:pPr>
        <w:spacing w:after="0"/>
      </w:pPr>
      <w:r w:rsidRPr="559C1F57">
        <w:rPr>
          <w:rFonts w:ascii="Helvetica Neue" w:eastAsia="Helvetica Neue" w:hAnsi="Helvetica Neue" w:cs="Helvetica Neue"/>
          <w:b/>
          <w:bCs/>
          <w:i/>
          <w:iCs/>
          <w:sz w:val="19"/>
          <w:szCs w:val="19"/>
        </w:rPr>
        <w:t xml:space="preserve">About </w:t>
      </w:r>
      <w:proofErr w:type="spellStart"/>
      <w:r w:rsidRPr="559C1F57">
        <w:rPr>
          <w:rFonts w:ascii="Helvetica Neue" w:eastAsia="Helvetica Neue" w:hAnsi="Helvetica Neue" w:cs="Helvetica Neue"/>
          <w:b/>
          <w:bCs/>
          <w:i/>
          <w:iCs/>
          <w:sz w:val="19"/>
          <w:szCs w:val="19"/>
        </w:rPr>
        <w:t>WiPP</w:t>
      </w:r>
      <w:proofErr w:type="spellEnd"/>
      <w:r w:rsidRPr="559C1F57">
        <w:rPr>
          <w:rFonts w:ascii="Helvetica Neue" w:eastAsia="Helvetica Neue" w:hAnsi="Helvetica Neue" w:cs="Helvetica Neue"/>
          <w:b/>
          <w:bCs/>
          <w:i/>
          <w:iCs/>
          <w:sz w:val="19"/>
          <w:szCs w:val="19"/>
        </w:rPr>
        <w:t xml:space="preserve">: </w:t>
      </w:r>
      <w:r w:rsidRPr="559C1F57">
        <w:rPr>
          <w:rFonts w:ascii="Helvetica Neue" w:eastAsia="Helvetica Neue" w:hAnsi="Helvetica Neue" w:cs="Helvetica Neue"/>
          <w:i/>
          <w:iCs/>
          <w:sz w:val="19"/>
          <w:szCs w:val="19"/>
        </w:rPr>
        <w:t xml:space="preserve">Women in Plumbing and Piping, founded in 2022, is driven by visionary women committed to creating a thriving community for women in the plumbing and piping industries. </w:t>
      </w:r>
      <w:proofErr w:type="spellStart"/>
      <w:r w:rsidRPr="559C1F57">
        <w:rPr>
          <w:rFonts w:ascii="Helvetica Neue" w:eastAsia="Helvetica Neue" w:hAnsi="Helvetica Neue" w:cs="Helvetica Neue"/>
          <w:i/>
          <w:iCs/>
          <w:sz w:val="19"/>
          <w:szCs w:val="19"/>
        </w:rPr>
        <w:t>WiPP</w:t>
      </w:r>
      <w:proofErr w:type="spellEnd"/>
      <w:r w:rsidRPr="559C1F57">
        <w:rPr>
          <w:rFonts w:ascii="Helvetica Neue" w:eastAsia="Helvetica Neue" w:hAnsi="Helvetica Neue" w:cs="Helvetica Neue"/>
          <w:i/>
          <w:iCs/>
          <w:sz w:val="19"/>
          <w:szCs w:val="19"/>
        </w:rPr>
        <w:t xml:space="preserve"> members are advancing the industry to new levels of excellence by supporting and promoting the contributions of women as an essential component in shaping the future of these trades. The association is headquartered in suburban Denver, and its website is womeninplumbandpipe.org. </w:t>
      </w:r>
    </w:p>
    <w:p w14:paraId="78C4FB09" w14:textId="5C50A3A9" w:rsidR="53D8AF85" w:rsidRDefault="53D8AF85" w:rsidP="559C1F57">
      <w:pPr>
        <w:spacing w:after="0"/>
        <w:rPr>
          <w:rFonts w:ascii="Helvetica Neue" w:eastAsia="Helvetica Neue" w:hAnsi="Helvetica Neue" w:cs="Helvetica Neue"/>
          <w:i/>
          <w:iCs/>
          <w:sz w:val="19"/>
          <w:szCs w:val="19"/>
        </w:rPr>
      </w:pPr>
    </w:p>
    <w:p w14:paraId="39893445" w14:textId="25C2E915" w:rsidR="53D8AF85" w:rsidRDefault="53D8AF85" w:rsidP="559C1F57">
      <w:pPr>
        <w:rPr>
          <w:rFonts w:ascii="Century Gothic" w:eastAsia="Century Gothic" w:hAnsi="Century Gothic" w:cs="Century Gothic"/>
        </w:rPr>
      </w:pPr>
      <w:r w:rsidRPr="559C1F57">
        <w:rPr>
          <w:rFonts w:ascii="Helvetica Neue" w:eastAsia="Helvetica Neue" w:hAnsi="Helvetica Neue" w:cs="Helvetica Neue"/>
          <w:b/>
          <w:bCs/>
          <w:sz w:val="19"/>
          <w:szCs w:val="19"/>
        </w:rPr>
        <w:t>About Uponor</w:t>
      </w:r>
      <w:r w:rsidRPr="559C1F57">
        <w:rPr>
          <w:rFonts w:ascii="Helvetica Neue" w:eastAsia="Helvetica Neue" w:hAnsi="Helvetica Neue" w:cs="Helvetica Neue"/>
          <w:sz w:val="19"/>
          <w:szCs w:val="19"/>
        </w:rPr>
        <w:t xml:space="preserve"> </w:t>
      </w:r>
      <w:ins w:id="0" w:author="Guest User" w:date="2024-02-05T20:39:00Z">
        <w:r>
          <w:br/>
        </w:r>
      </w:ins>
      <w:proofErr w:type="spellStart"/>
      <w:r w:rsidRPr="559C1F57">
        <w:rPr>
          <w:rFonts w:ascii="Helvetica Neue" w:eastAsia="Helvetica Neue" w:hAnsi="Helvetica Neue" w:cs="Helvetica Neue"/>
          <w:sz w:val="19"/>
          <w:szCs w:val="19"/>
        </w:rPr>
        <w:t>Uponor</w:t>
      </w:r>
      <w:proofErr w:type="spellEnd"/>
      <w:r w:rsidRPr="559C1F57">
        <w:rPr>
          <w:rFonts w:ascii="Helvetica Neue" w:eastAsia="Helvetica Neue" w:hAnsi="Helvetica Neue" w:cs="Helvetica Neue"/>
          <w:sz w:val="19"/>
          <w:szCs w:val="19"/>
        </w:rPr>
        <w:t xml:space="preserve"> is a leading global provider of solutions that efficiently and effectively move water through cities, buildings, and homes. Uponor’s safe drinking water, energy-efficient radiant heating and cooling systems, and reliable infrastructure solutions are sold in more than 80 countries. The company employs about 3,600 professionals in 26 countries in Europe and North America. In 2022, the company’s net sales totaled approximately €1.4 billion. Uponor Corporation is based in Finland and listed on Nasdaq Helsinki. Uponor is part of the Georg Fischer group, located in Schaffhausen (Switzerland).</w:t>
      </w:r>
      <w:r w:rsidR="0F3F397C" w:rsidRPr="559C1F57">
        <w:rPr>
          <w:rFonts w:ascii="Helvetica Neue" w:eastAsia="Helvetica Neue" w:hAnsi="Helvetica Neue" w:cs="Helvetica Neue"/>
          <w:sz w:val="19"/>
          <w:szCs w:val="19"/>
        </w:rPr>
        <w:t xml:space="preserve"> </w:t>
      </w:r>
      <w:hyperlink r:id="rId9">
        <w:r w:rsidR="0F3F397C" w:rsidRPr="559C1F57">
          <w:rPr>
            <w:rStyle w:val="Hyperlink"/>
            <w:rFonts w:ascii="Helvetica Neue" w:eastAsia="Helvetica Neue" w:hAnsi="Helvetica Neue" w:cs="Helvetica Neue"/>
            <w:sz w:val="19"/>
            <w:szCs w:val="19"/>
          </w:rPr>
          <w:t>www.uponor.com</w:t>
        </w:r>
      </w:hyperlink>
      <w:r w:rsidR="0F3F397C" w:rsidRPr="559C1F57">
        <w:rPr>
          <w:rFonts w:ascii="Helvetica Neue" w:eastAsia="Helvetica Neue" w:hAnsi="Helvetica Neue" w:cs="Helvetica Neue"/>
          <w:sz w:val="19"/>
          <w:szCs w:val="19"/>
        </w:rPr>
        <w:t xml:space="preserve"> </w:t>
      </w:r>
    </w:p>
    <w:p w14:paraId="4543A490" w14:textId="123F0A54" w:rsidR="00166C71" w:rsidRDefault="00166C71" w:rsidP="559C1F57">
      <w:pPr>
        <w:spacing w:after="0"/>
        <w:rPr>
          <w:rFonts w:ascii="Helvetica Neue" w:eastAsia="Helvetica Neue" w:hAnsi="Helvetica Neue" w:cs="Helvetica Neue"/>
          <w:i/>
          <w:iCs/>
          <w:sz w:val="19"/>
          <w:szCs w:val="19"/>
        </w:rPr>
      </w:pPr>
    </w:p>
    <w:p w14:paraId="2C078E63" w14:textId="0766C26C" w:rsidR="00166C71" w:rsidRDefault="4CA93A0C" w:rsidP="559C1F57">
      <w:pPr>
        <w:spacing w:after="0"/>
      </w:pPr>
      <w:r w:rsidRPr="559C1F57">
        <w:rPr>
          <w:rFonts w:ascii="Helvetica Neue" w:eastAsia="Helvetica Neue" w:hAnsi="Helvetica Neue" w:cs="Helvetica Neue"/>
          <w:i/>
          <w:iCs/>
          <w:sz w:val="19"/>
          <w:szCs w:val="19"/>
        </w:rPr>
        <w:t>###</w:t>
      </w:r>
    </w:p>
    <w:sectPr w:rsidR="00166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34205"/>
    <w:multiLevelType w:val="hybridMultilevel"/>
    <w:tmpl w:val="E53A88C2"/>
    <w:lvl w:ilvl="0" w:tplc="04241BD4">
      <w:start w:val="1"/>
      <w:numFmt w:val="bullet"/>
      <w:lvlText w:val=""/>
      <w:lvlJc w:val="left"/>
      <w:pPr>
        <w:ind w:left="720" w:hanging="360"/>
      </w:pPr>
      <w:rPr>
        <w:rFonts w:ascii="Symbol" w:hAnsi="Symbol" w:hint="default"/>
      </w:rPr>
    </w:lvl>
    <w:lvl w:ilvl="1" w:tplc="E39C82FC">
      <w:start w:val="1"/>
      <w:numFmt w:val="bullet"/>
      <w:lvlText w:val=""/>
      <w:lvlJc w:val="left"/>
      <w:pPr>
        <w:ind w:left="1440" w:hanging="360"/>
      </w:pPr>
      <w:rPr>
        <w:rFonts w:ascii="Symbol" w:hAnsi="Symbol" w:hint="default"/>
      </w:rPr>
    </w:lvl>
    <w:lvl w:ilvl="2" w:tplc="8B5A6DD2">
      <w:start w:val="1"/>
      <w:numFmt w:val="bullet"/>
      <w:lvlText w:val=""/>
      <w:lvlJc w:val="left"/>
      <w:pPr>
        <w:ind w:left="2160" w:hanging="360"/>
      </w:pPr>
      <w:rPr>
        <w:rFonts w:ascii="Wingdings" w:hAnsi="Wingdings" w:hint="default"/>
      </w:rPr>
    </w:lvl>
    <w:lvl w:ilvl="3" w:tplc="93443DBA">
      <w:start w:val="1"/>
      <w:numFmt w:val="bullet"/>
      <w:lvlText w:val=""/>
      <w:lvlJc w:val="left"/>
      <w:pPr>
        <w:ind w:left="2880" w:hanging="360"/>
      </w:pPr>
      <w:rPr>
        <w:rFonts w:ascii="Symbol" w:hAnsi="Symbol" w:hint="default"/>
      </w:rPr>
    </w:lvl>
    <w:lvl w:ilvl="4" w:tplc="7690EB46">
      <w:start w:val="1"/>
      <w:numFmt w:val="bullet"/>
      <w:lvlText w:val="o"/>
      <w:lvlJc w:val="left"/>
      <w:pPr>
        <w:ind w:left="3600" w:hanging="360"/>
      </w:pPr>
      <w:rPr>
        <w:rFonts w:ascii="Courier New" w:hAnsi="Courier New" w:hint="default"/>
      </w:rPr>
    </w:lvl>
    <w:lvl w:ilvl="5" w:tplc="8C60A910">
      <w:start w:val="1"/>
      <w:numFmt w:val="bullet"/>
      <w:lvlText w:val=""/>
      <w:lvlJc w:val="left"/>
      <w:pPr>
        <w:ind w:left="4320" w:hanging="360"/>
      </w:pPr>
      <w:rPr>
        <w:rFonts w:ascii="Wingdings" w:hAnsi="Wingdings" w:hint="default"/>
      </w:rPr>
    </w:lvl>
    <w:lvl w:ilvl="6" w:tplc="3FB4380C">
      <w:start w:val="1"/>
      <w:numFmt w:val="bullet"/>
      <w:lvlText w:val=""/>
      <w:lvlJc w:val="left"/>
      <w:pPr>
        <w:ind w:left="5040" w:hanging="360"/>
      </w:pPr>
      <w:rPr>
        <w:rFonts w:ascii="Symbol" w:hAnsi="Symbol" w:hint="default"/>
      </w:rPr>
    </w:lvl>
    <w:lvl w:ilvl="7" w:tplc="AC70D3B6">
      <w:start w:val="1"/>
      <w:numFmt w:val="bullet"/>
      <w:lvlText w:val="o"/>
      <w:lvlJc w:val="left"/>
      <w:pPr>
        <w:ind w:left="5760" w:hanging="360"/>
      </w:pPr>
      <w:rPr>
        <w:rFonts w:ascii="Courier New" w:hAnsi="Courier New" w:hint="default"/>
      </w:rPr>
    </w:lvl>
    <w:lvl w:ilvl="8" w:tplc="9F621EEC">
      <w:start w:val="1"/>
      <w:numFmt w:val="bullet"/>
      <w:lvlText w:val=""/>
      <w:lvlJc w:val="left"/>
      <w:pPr>
        <w:ind w:left="6480" w:hanging="360"/>
      </w:pPr>
      <w:rPr>
        <w:rFonts w:ascii="Wingdings" w:hAnsi="Wingdings" w:hint="default"/>
      </w:rPr>
    </w:lvl>
  </w:abstractNum>
  <w:num w:numId="1" w16cid:durableId="181182759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est User">
    <w15:presenceInfo w15:providerId="AD" w15:userId="S::urn:spo:anon#09532617b6d739f785b2aba6051f7dc391bf68b4e9352aaafa41c171cdf78f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B5A628"/>
    <w:rsid w:val="00166C71"/>
    <w:rsid w:val="005C0989"/>
    <w:rsid w:val="00FF7C9A"/>
    <w:rsid w:val="0A04A321"/>
    <w:rsid w:val="0AAD4114"/>
    <w:rsid w:val="0B073AD0"/>
    <w:rsid w:val="0C8ADA77"/>
    <w:rsid w:val="0F32D6FA"/>
    <w:rsid w:val="0F3F397C"/>
    <w:rsid w:val="2544E1BA"/>
    <w:rsid w:val="310991F6"/>
    <w:rsid w:val="417852C1"/>
    <w:rsid w:val="47ABB9CC"/>
    <w:rsid w:val="49B5A628"/>
    <w:rsid w:val="4CA93A0C"/>
    <w:rsid w:val="4D22152E"/>
    <w:rsid w:val="53D8AF85"/>
    <w:rsid w:val="54CE04D3"/>
    <w:rsid w:val="559C1F57"/>
    <w:rsid w:val="55F713A3"/>
    <w:rsid w:val="5C215D94"/>
    <w:rsid w:val="612A53A1"/>
    <w:rsid w:val="6213DFE7"/>
    <w:rsid w:val="7015A06D"/>
    <w:rsid w:val="721F4B68"/>
    <w:rsid w:val="76BD2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5A628"/>
  <w15:chartTrackingRefBased/>
  <w15:docId w15:val="{D4DB31CD-A154-429D-A2DF-1E475CD8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FF7C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meninplumbandpipe.org/partner-opportuniti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upon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7cd2cfc-6d12-4925-b51b-280bbbac0eec" xsi:nil="true"/>
    <lcf76f155ced4ddcb4097134ff3c332f xmlns="36626cb5-5b64-4753-a614-a059907d371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7D77787FAF584F9877C369B02974F1" ma:contentTypeVersion="18" ma:contentTypeDescription="Create a new document." ma:contentTypeScope="" ma:versionID="3f787fcac8bba22c0ab2bba9e97b0720">
  <xsd:schema xmlns:xsd="http://www.w3.org/2001/XMLSchema" xmlns:xs="http://www.w3.org/2001/XMLSchema" xmlns:p="http://schemas.microsoft.com/office/2006/metadata/properties" xmlns:ns2="36626cb5-5b64-4753-a614-a059907d3715" xmlns:ns3="f7cd2cfc-6d12-4925-b51b-280bbbac0eec" targetNamespace="http://schemas.microsoft.com/office/2006/metadata/properties" ma:root="true" ma:fieldsID="0b2ebb2a043261ea1b1a6be9dbcc849e" ns2:_="" ns3:_="">
    <xsd:import namespace="36626cb5-5b64-4753-a614-a059907d3715"/>
    <xsd:import namespace="f7cd2cfc-6d12-4925-b51b-280bbbac0ee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26cb5-5b64-4753-a614-a059907d37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749502-8b0b-4c4f-809a-b7f965bb25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cd2cfc-6d12-4925-b51b-280bbbac0ee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bd9e4f-0f13-4bb8-a990-70389001875f}" ma:internalName="TaxCatchAll" ma:showField="CatchAllData" ma:web="f7cd2cfc-6d12-4925-b51b-280bbbac0e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4E5302-8D23-4D06-941D-671946861051}">
  <ds:schemaRefs>
    <ds:schemaRef ds:uri="http://schemas.microsoft.com/sharepoint/v3/contenttype/forms"/>
  </ds:schemaRefs>
</ds:datastoreItem>
</file>

<file path=customXml/itemProps2.xml><?xml version="1.0" encoding="utf-8"?>
<ds:datastoreItem xmlns:ds="http://schemas.openxmlformats.org/officeDocument/2006/customXml" ds:itemID="{95717FFC-B0FD-4840-A8ED-40CE478855C3}">
  <ds:schemaRefs>
    <ds:schemaRef ds:uri="http://schemas.microsoft.com/office/2006/metadata/properties"/>
    <ds:schemaRef ds:uri="http://schemas.microsoft.com/office/infopath/2007/PartnerControls"/>
    <ds:schemaRef ds:uri="f7cd2cfc-6d12-4925-b51b-280bbbac0eec"/>
    <ds:schemaRef ds:uri="36626cb5-5b64-4753-a614-a059907d3715"/>
  </ds:schemaRefs>
</ds:datastoreItem>
</file>

<file path=customXml/itemProps3.xml><?xml version="1.0" encoding="utf-8"?>
<ds:datastoreItem xmlns:ds="http://schemas.openxmlformats.org/officeDocument/2006/customXml" ds:itemID="{B2344B78-24C5-438C-925C-7ED9111EB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26cb5-5b64-4753-a614-a059907d3715"/>
    <ds:schemaRef ds:uri="f7cd2cfc-6d12-4925-b51b-280bbbac0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544</Words>
  <Characters>3107</Characters>
  <Application>Microsoft Office Word</Application>
  <DocSecurity>0</DocSecurity>
  <Lines>25</Lines>
  <Paragraphs>7</Paragraphs>
  <ScaleCrop>false</ScaleCrop>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Heitz</dc:creator>
  <cp:keywords/>
  <dc:description/>
  <cp:lastModifiedBy>Helen Tran</cp:lastModifiedBy>
  <cp:revision>3</cp:revision>
  <dcterms:created xsi:type="dcterms:W3CDTF">2024-01-18T22:49:00Z</dcterms:created>
  <dcterms:modified xsi:type="dcterms:W3CDTF">2024-02-22T16:28:00Z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0x0101003F7D77787FAF584F9877C369B02974F1</vt:lpwstr>
  </property>
  <property fmtid="{D5CDD505-2E9C-101B-9397-08002B2CF9AE}" pid="3" name="MediaServiceImageTags">
    <vt:lpwstr/>
  </property>
</Properties>
</file>